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32A" w:rsidRDefault="00DA3F9A" w:rsidP="00DA3F9A">
      <w:pPr>
        <w:spacing w:line="480" w:lineRule="auto"/>
        <w:rPr>
          <w:sz w:val="24"/>
          <w:szCs w:val="24"/>
          <w:lang w:val="en-US"/>
        </w:rPr>
      </w:pPr>
      <w:r w:rsidRPr="00E2002C">
        <w:rPr>
          <w:sz w:val="24"/>
          <w:szCs w:val="24"/>
          <w:lang w:val="en-US"/>
        </w:rPr>
        <w:t>Background of Topic</w:t>
      </w:r>
    </w:p>
    <w:p w:rsidR="00DA3F9A" w:rsidRDefault="00E2002C" w:rsidP="00DA3F9A">
      <w:pPr>
        <w:spacing w:line="480" w:lineRule="auto"/>
        <w:rPr>
          <w:ins w:id="0" w:author="Marmy" w:date="2011-11-19T21:54:00Z"/>
          <w:sz w:val="24"/>
          <w:szCs w:val="24"/>
          <w:lang w:val="en-US"/>
        </w:rPr>
      </w:pPr>
      <w:r w:rsidRPr="00E2002C">
        <w:rPr>
          <w:sz w:val="24"/>
          <w:szCs w:val="24"/>
          <w:lang w:val="en-US"/>
        </w:rPr>
        <w:tab/>
        <w:t xml:space="preserve">Since the beginning of time, Mother Nature has </w:t>
      </w:r>
      <w:r w:rsidR="00AB5ECE">
        <w:rPr>
          <w:sz w:val="24"/>
          <w:szCs w:val="24"/>
          <w:lang w:val="en-US"/>
        </w:rPr>
        <w:t>waged a war</w:t>
      </w:r>
      <w:r w:rsidR="0070127E">
        <w:rPr>
          <w:sz w:val="24"/>
          <w:szCs w:val="24"/>
          <w:lang w:val="en-US"/>
        </w:rPr>
        <w:t xml:space="preserve"> against humanity, causing widespread death and destruction in the form of natural disasters: hurricanes, tornadoes, floods, earthquakes, volcanic eruptions </w:t>
      </w:r>
      <w:r w:rsidR="00C23AFE">
        <w:rPr>
          <w:sz w:val="24"/>
          <w:szCs w:val="24"/>
          <w:lang w:val="en-US"/>
        </w:rPr>
        <w:t>and tsunamis, among others</w:t>
      </w:r>
      <w:r w:rsidR="0070127E">
        <w:rPr>
          <w:sz w:val="24"/>
          <w:szCs w:val="24"/>
          <w:lang w:val="en-US"/>
        </w:rPr>
        <w:t xml:space="preserve"> </w:t>
      </w:r>
      <w:r w:rsidRPr="00E2002C">
        <w:rPr>
          <w:sz w:val="24"/>
          <w:szCs w:val="24"/>
          <w:lang w:val="en-US"/>
        </w:rPr>
        <w:t xml:space="preserve">(Wise, 2009). </w:t>
      </w:r>
      <w:r w:rsidR="0070127E">
        <w:rPr>
          <w:sz w:val="24"/>
          <w:szCs w:val="24"/>
          <w:lang w:val="en-US"/>
        </w:rPr>
        <w:t>While the aftermath</w:t>
      </w:r>
      <w:r w:rsidR="00C23AFE">
        <w:rPr>
          <w:sz w:val="24"/>
          <w:szCs w:val="24"/>
          <w:lang w:val="en-US"/>
        </w:rPr>
        <w:t>s</w:t>
      </w:r>
      <w:r w:rsidR="0070127E">
        <w:rPr>
          <w:sz w:val="24"/>
          <w:szCs w:val="24"/>
          <w:lang w:val="en-US"/>
        </w:rPr>
        <w:t xml:space="preserve"> of such forces </w:t>
      </w:r>
      <w:r w:rsidR="00C23AFE">
        <w:rPr>
          <w:sz w:val="24"/>
          <w:szCs w:val="24"/>
          <w:lang w:val="en-US"/>
        </w:rPr>
        <w:t>are</w:t>
      </w:r>
      <w:r w:rsidR="0070127E">
        <w:rPr>
          <w:sz w:val="24"/>
          <w:szCs w:val="24"/>
          <w:lang w:val="en-US"/>
        </w:rPr>
        <w:t xml:space="preserve"> dependent on a number of variables- location, demographics, population, etc.- t</w:t>
      </w:r>
      <w:r w:rsidR="00C23AFE">
        <w:rPr>
          <w:sz w:val="24"/>
          <w:szCs w:val="24"/>
          <w:lang w:val="en-US"/>
        </w:rPr>
        <w:t>hese disasters</w:t>
      </w:r>
      <w:r w:rsidR="0070127E">
        <w:rPr>
          <w:sz w:val="24"/>
          <w:szCs w:val="24"/>
          <w:lang w:val="en-US"/>
        </w:rPr>
        <w:t xml:space="preserve"> still remain a significant cause </w:t>
      </w:r>
      <w:r w:rsidR="006E5F95">
        <w:rPr>
          <w:sz w:val="24"/>
          <w:szCs w:val="24"/>
          <w:lang w:val="en-US"/>
        </w:rPr>
        <w:t>of human death, killing nearly one</w:t>
      </w:r>
      <w:r w:rsidR="0070127E">
        <w:rPr>
          <w:sz w:val="24"/>
          <w:szCs w:val="24"/>
          <w:lang w:val="en-US"/>
        </w:rPr>
        <w:t xml:space="preserve"> million people from the year 1991-2005 alone (Wise, 2009). Since the beginning of time, however, huma</w:t>
      </w:r>
      <w:r w:rsidR="00C964C1">
        <w:rPr>
          <w:sz w:val="24"/>
          <w:szCs w:val="24"/>
          <w:lang w:val="en-US"/>
        </w:rPr>
        <w:t>ns have been fighting back</w:t>
      </w:r>
      <w:r w:rsidR="00364682" w:rsidRPr="00364682">
        <w:rPr>
          <w:sz w:val="24"/>
          <w:szCs w:val="24"/>
          <w:highlight w:val="yellow"/>
          <w:lang w:val="en-US"/>
          <w:rPrChange w:id="1" w:author="Marmy" w:date="2011-11-19T21:39:00Z">
            <w:rPr>
              <w:sz w:val="24"/>
              <w:szCs w:val="24"/>
              <w:lang w:val="en-US"/>
            </w:rPr>
          </w:rPrChange>
        </w:rPr>
        <w:t xml:space="preserve">. While the history of emergency management shows humble beginnings, eventually traced back to the hieroglyphs of cavemen, modern day </w:t>
      </w:r>
      <w:del w:id="2" w:author="Marmy" w:date="2011-11-19T21:39:00Z">
        <w:r w:rsidR="00364682" w:rsidRPr="00364682">
          <w:rPr>
            <w:sz w:val="24"/>
            <w:szCs w:val="24"/>
            <w:highlight w:val="yellow"/>
            <w:lang w:val="en-US"/>
            <w:rPrChange w:id="3" w:author="Marmy" w:date="2011-11-19T21:39:00Z">
              <w:rPr>
                <w:sz w:val="24"/>
                <w:szCs w:val="24"/>
                <w:lang w:val="en-US"/>
              </w:rPr>
            </w:rPrChange>
          </w:rPr>
          <w:delText>civilisation</w:delText>
        </w:r>
      </w:del>
      <w:ins w:id="4" w:author="Marmy" w:date="2011-11-19T21:39:00Z">
        <w:r w:rsidR="00364682" w:rsidRPr="00364682">
          <w:rPr>
            <w:sz w:val="24"/>
            <w:szCs w:val="24"/>
            <w:highlight w:val="yellow"/>
            <w:lang w:val="en-US"/>
            <w:rPrChange w:id="5" w:author="Marmy" w:date="2011-11-19T21:39:00Z">
              <w:rPr>
                <w:sz w:val="24"/>
                <w:szCs w:val="24"/>
                <w:lang w:val="en-US"/>
              </w:rPr>
            </w:rPrChange>
          </w:rPr>
          <w:t>civilization</w:t>
        </w:r>
      </w:ins>
      <w:r w:rsidR="00364682" w:rsidRPr="00364682">
        <w:rPr>
          <w:sz w:val="24"/>
          <w:szCs w:val="24"/>
          <w:highlight w:val="yellow"/>
          <w:lang w:val="en-US"/>
          <w:rPrChange w:id="6" w:author="Marmy" w:date="2011-11-19T21:39:00Z">
            <w:rPr>
              <w:sz w:val="24"/>
              <w:szCs w:val="24"/>
              <w:lang w:val="en-US"/>
            </w:rPr>
          </w:rPrChange>
        </w:rPr>
        <w:t xml:space="preserve"> managed to </w:t>
      </w:r>
      <w:del w:id="7" w:author="Marmy" w:date="2011-11-19T21:39:00Z">
        <w:r w:rsidR="00364682" w:rsidRPr="00364682">
          <w:rPr>
            <w:sz w:val="24"/>
            <w:szCs w:val="24"/>
            <w:highlight w:val="yellow"/>
            <w:lang w:val="en-US"/>
            <w:rPrChange w:id="8" w:author="Marmy" w:date="2011-11-19T21:39:00Z">
              <w:rPr>
                <w:sz w:val="24"/>
                <w:szCs w:val="24"/>
                <w:lang w:val="en-US"/>
              </w:rPr>
            </w:rPrChange>
          </w:rPr>
          <w:delText>organise</w:delText>
        </w:r>
      </w:del>
      <w:ins w:id="9" w:author="Marmy" w:date="2011-11-19T21:39:00Z">
        <w:r w:rsidR="00364682" w:rsidRPr="00364682">
          <w:rPr>
            <w:sz w:val="24"/>
            <w:szCs w:val="24"/>
            <w:highlight w:val="yellow"/>
            <w:lang w:val="en-US"/>
            <w:rPrChange w:id="10" w:author="Marmy" w:date="2011-11-19T21:39:00Z">
              <w:rPr>
                <w:sz w:val="24"/>
                <w:szCs w:val="24"/>
                <w:lang w:val="en-US"/>
              </w:rPr>
            </w:rPrChange>
          </w:rPr>
          <w:t>organize</w:t>
        </w:r>
      </w:ins>
      <w:r w:rsidR="00364682" w:rsidRPr="00364682">
        <w:rPr>
          <w:sz w:val="24"/>
          <w:szCs w:val="24"/>
          <w:highlight w:val="yellow"/>
          <w:lang w:val="en-US"/>
          <w:rPrChange w:id="11" w:author="Marmy" w:date="2011-11-19T21:39:00Z">
            <w:rPr>
              <w:sz w:val="24"/>
              <w:szCs w:val="24"/>
              <w:lang w:val="en-US"/>
            </w:rPr>
          </w:rPrChange>
        </w:rPr>
        <w:t xml:space="preserve"> more effective and influential methods on how to deal with such tragic events</w:t>
      </w:r>
      <w:ins w:id="12" w:author="Marmy" w:date="2011-11-19T21:39:00Z">
        <w:r w:rsidR="00C805AF">
          <w:rPr>
            <w:sz w:val="24"/>
            <w:szCs w:val="24"/>
            <w:lang w:val="en-US"/>
          </w:rPr>
          <w:t xml:space="preserve"> </w:t>
        </w:r>
        <w:proofErr w:type="gramStart"/>
        <w:r w:rsidR="00C805AF">
          <w:rPr>
            <w:sz w:val="24"/>
            <w:szCs w:val="24"/>
            <w:lang w:val="en-US"/>
          </w:rPr>
          <w:t>This</w:t>
        </w:r>
        <w:proofErr w:type="gramEnd"/>
        <w:r w:rsidR="00C805AF">
          <w:rPr>
            <w:sz w:val="24"/>
            <w:szCs w:val="24"/>
            <w:lang w:val="en-US"/>
          </w:rPr>
          <w:t xml:space="preserve"> looks suspicious to me - copied and pasted??? Because of the spelling (English version</w:t>
        </w:r>
        <w:proofErr w:type="gramStart"/>
        <w:r w:rsidR="00C805AF">
          <w:rPr>
            <w:sz w:val="24"/>
            <w:szCs w:val="24"/>
            <w:lang w:val="en-US"/>
          </w:rPr>
          <w:t>)  Where</w:t>
        </w:r>
        <w:proofErr w:type="gramEnd"/>
        <w:r w:rsidR="00C805AF">
          <w:rPr>
            <w:sz w:val="24"/>
            <w:szCs w:val="24"/>
            <w:lang w:val="en-US"/>
          </w:rPr>
          <w:t xml:space="preserve"> did you retrieve this information? </w:t>
        </w:r>
      </w:ins>
      <w:r w:rsidR="00C23AFE">
        <w:rPr>
          <w:sz w:val="24"/>
          <w:szCs w:val="24"/>
          <w:lang w:val="en-US"/>
        </w:rPr>
        <w:t xml:space="preserve"> </w:t>
      </w:r>
      <w:proofErr w:type="gramStart"/>
      <w:r w:rsidR="00C23AFE">
        <w:rPr>
          <w:sz w:val="24"/>
          <w:szCs w:val="24"/>
          <w:lang w:val="en-US"/>
        </w:rPr>
        <w:t>(</w:t>
      </w:r>
      <w:proofErr w:type="spellStart"/>
      <w:r w:rsidR="00C23AFE">
        <w:rPr>
          <w:sz w:val="24"/>
          <w:szCs w:val="24"/>
          <w:lang w:val="en-US"/>
        </w:rPr>
        <w:t>Haddow</w:t>
      </w:r>
      <w:proofErr w:type="spellEnd"/>
      <w:r w:rsidR="00C23AFE">
        <w:rPr>
          <w:sz w:val="24"/>
          <w:szCs w:val="24"/>
          <w:lang w:val="en-US"/>
        </w:rPr>
        <w:t>, Bullock, &amp; Coppola</w:t>
      </w:r>
      <w:r w:rsidR="00AB5ECE">
        <w:rPr>
          <w:sz w:val="24"/>
          <w:szCs w:val="24"/>
          <w:lang w:val="en-US"/>
        </w:rPr>
        <w:t>, 2008</w:t>
      </w:r>
      <w:r w:rsidR="00C23AFE">
        <w:rPr>
          <w:sz w:val="24"/>
          <w:szCs w:val="24"/>
          <w:lang w:val="en-US"/>
        </w:rPr>
        <w:t>).</w:t>
      </w:r>
      <w:proofErr w:type="gramEnd"/>
      <w:r w:rsidR="00C23AFE">
        <w:rPr>
          <w:sz w:val="24"/>
          <w:szCs w:val="24"/>
          <w:lang w:val="en-US"/>
        </w:rPr>
        <w:t xml:space="preserve">  </w:t>
      </w:r>
      <w:r w:rsidR="006E5F95">
        <w:rPr>
          <w:sz w:val="24"/>
          <w:szCs w:val="24"/>
          <w:lang w:val="en-US"/>
        </w:rPr>
        <w:t>In the United States alone, this began with a piece of legislation, the Congressional Act of 1803, which put to use the concept of giving aid to disaster victims in the form of federal resources</w:t>
      </w:r>
      <w:ins w:id="13" w:author="Marmy" w:date="2011-11-19T21:43:00Z">
        <w:r w:rsidR="00C805AF">
          <w:rPr>
            <w:sz w:val="24"/>
            <w:szCs w:val="24"/>
            <w:lang w:val="en-US"/>
          </w:rPr>
          <w:t xml:space="preserve"> </w:t>
        </w:r>
      </w:ins>
      <w:r w:rsidR="006E5F95">
        <w:rPr>
          <w:sz w:val="24"/>
          <w:szCs w:val="24"/>
          <w:lang w:val="en-US"/>
        </w:rPr>
        <w:t>(</w:t>
      </w:r>
      <w:r w:rsidR="00701B5B">
        <w:rPr>
          <w:sz w:val="24"/>
          <w:szCs w:val="24"/>
          <w:lang w:val="en-US"/>
        </w:rPr>
        <w:t>NEMA, 2008</w:t>
      </w:r>
      <w:r w:rsidR="006E5F95">
        <w:rPr>
          <w:sz w:val="24"/>
          <w:szCs w:val="24"/>
          <w:lang w:val="en-US"/>
        </w:rPr>
        <w:t xml:space="preserve">). </w:t>
      </w:r>
      <w:r w:rsidR="00AB5ECE">
        <w:rPr>
          <w:sz w:val="24"/>
          <w:szCs w:val="24"/>
          <w:lang w:val="en-US"/>
        </w:rPr>
        <w:t xml:space="preserve">This led to </w:t>
      </w:r>
      <w:del w:id="14" w:author="Marmy" w:date="2011-11-19T21:44:00Z">
        <w:r w:rsidR="00AB5ECE" w:rsidDel="00C805AF">
          <w:rPr>
            <w:sz w:val="24"/>
            <w:szCs w:val="24"/>
            <w:lang w:val="en-US"/>
          </w:rPr>
          <w:delText>plenty of</w:delText>
        </w:r>
      </w:del>
      <w:r w:rsidR="00AB5ECE">
        <w:rPr>
          <w:sz w:val="24"/>
          <w:szCs w:val="24"/>
          <w:lang w:val="en-US"/>
        </w:rPr>
        <w:t xml:space="preserve"> other pieces of legislation, including the Flood Control Act of 1934, which allowed engineers to pursue projects to make infrastructure more resistant to floods (</w:t>
      </w:r>
      <w:proofErr w:type="spellStart"/>
      <w:r w:rsidR="00AB5ECE">
        <w:rPr>
          <w:sz w:val="24"/>
          <w:szCs w:val="24"/>
          <w:lang w:val="en-US"/>
        </w:rPr>
        <w:t>Haddow</w:t>
      </w:r>
      <w:proofErr w:type="spellEnd"/>
      <w:ins w:id="15" w:author="Marmy" w:date="2011-11-19T21:53:00Z">
        <w:r w:rsidR="000E332A">
          <w:rPr>
            <w:sz w:val="24"/>
            <w:szCs w:val="24"/>
            <w:lang w:val="en-US"/>
          </w:rPr>
          <w:t xml:space="preserve"> et al.</w:t>
        </w:r>
      </w:ins>
      <w:r w:rsidR="00AB5ECE">
        <w:rPr>
          <w:sz w:val="24"/>
          <w:szCs w:val="24"/>
          <w:lang w:val="en-US"/>
        </w:rPr>
        <w:t xml:space="preserve">, </w:t>
      </w:r>
      <w:del w:id="16" w:author="Marmy" w:date="2011-11-19T21:53:00Z">
        <w:r w:rsidR="00AB5ECE" w:rsidDel="000E332A">
          <w:rPr>
            <w:sz w:val="24"/>
            <w:szCs w:val="24"/>
            <w:lang w:val="en-US"/>
          </w:rPr>
          <w:delText>Bullock, &amp; Coppola,</w:delText>
        </w:r>
      </w:del>
      <w:r w:rsidR="00AB5ECE">
        <w:rPr>
          <w:sz w:val="24"/>
          <w:szCs w:val="24"/>
          <w:lang w:val="en-US"/>
        </w:rPr>
        <w:t xml:space="preserve"> 2008). When World War II and the Cold War came about, government planning leaned more toward</w:t>
      </w:r>
      <w:r w:rsidR="007909AF">
        <w:rPr>
          <w:sz w:val="24"/>
          <w:szCs w:val="24"/>
          <w:lang w:val="en-US"/>
        </w:rPr>
        <w:t xml:space="preserve"> protecting civilians from man-made disasters, such as nuclear bombs (</w:t>
      </w:r>
      <w:del w:id="17" w:author="Marmy" w:date="2011-11-19T21:44:00Z">
        <w:r w:rsidR="007909AF" w:rsidDel="00C805AF">
          <w:rPr>
            <w:sz w:val="24"/>
            <w:szCs w:val="24"/>
            <w:lang w:val="en-US"/>
          </w:rPr>
          <w:delText>Haddow, Bullock, &amp; Coppola, 2008)</w:delText>
        </w:r>
      </w:del>
      <w:r w:rsidR="007909AF">
        <w:rPr>
          <w:sz w:val="24"/>
          <w:szCs w:val="24"/>
          <w:lang w:val="en-US"/>
        </w:rPr>
        <w:t>, however, that changed once the 1960’s arrived</w:t>
      </w:r>
      <w:ins w:id="18" w:author="Marmy" w:date="2011-11-19T21:44:00Z">
        <w:r w:rsidR="00C805AF" w:rsidRPr="00C805AF">
          <w:rPr>
            <w:sz w:val="24"/>
            <w:szCs w:val="24"/>
            <w:lang w:val="en-US"/>
          </w:rPr>
          <w:t xml:space="preserve"> </w:t>
        </w:r>
        <w:r w:rsidR="00C805AF">
          <w:rPr>
            <w:sz w:val="24"/>
            <w:szCs w:val="24"/>
            <w:lang w:val="en-US"/>
          </w:rPr>
          <w:t>(</w:t>
        </w:r>
        <w:proofErr w:type="spellStart"/>
        <w:r w:rsidR="00C805AF">
          <w:rPr>
            <w:sz w:val="24"/>
            <w:szCs w:val="24"/>
            <w:lang w:val="en-US"/>
          </w:rPr>
          <w:t>Haddow</w:t>
        </w:r>
      </w:ins>
      <w:proofErr w:type="spellEnd"/>
      <w:ins w:id="19" w:author="Marmy" w:date="2011-11-19T21:53:00Z">
        <w:r w:rsidR="000E332A">
          <w:rPr>
            <w:sz w:val="24"/>
            <w:szCs w:val="24"/>
            <w:lang w:val="en-US"/>
          </w:rPr>
          <w:t xml:space="preserve"> et al.</w:t>
        </w:r>
      </w:ins>
      <w:ins w:id="20" w:author="Marmy" w:date="2011-11-19T21:44:00Z">
        <w:r w:rsidR="00C805AF">
          <w:rPr>
            <w:sz w:val="24"/>
            <w:szCs w:val="24"/>
            <w:lang w:val="en-US"/>
          </w:rPr>
          <w:t>, 2008)</w:t>
        </w:r>
      </w:ins>
      <w:r w:rsidR="007909AF">
        <w:rPr>
          <w:sz w:val="24"/>
          <w:szCs w:val="24"/>
          <w:lang w:val="en-US"/>
        </w:rPr>
        <w:t>. With a plethora of disasters occurring- a strong earthquake in Montana</w:t>
      </w:r>
      <w:ins w:id="21" w:author="Marmy" w:date="2011-11-19T21:44:00Z">
        <w:r w:rsidR="00C805AF">
          <w:rPr>
            <w:sz w:val="24"/>
            <w:szCs w:val="24"/>
            <w:lang w:val="en-US"/>
          </w:rPr>
          <w:t xml:space="preserve"> date?</w:t>
        </w:r>
      </w:ins>
      <w:r w:rsidR="007909AF">
        <w:rPr>
          <w:sz w:val="24"/>
          <w:szCs w:val="24"/>
          <w:lang w:val="en-US"/>
        </w:rPr>
        <w:t xml:space="preserve">, an east coast Ash Wednesday </w:t>
      </w:r>
      <w:r w:rsidR="007909AF">
        <w:rPr>
          <w:sz w:val="24"/>
          <w:szCs w:val="24"/>
          <w:lang w:val="en-US"/>
        </w:rPr>
        <w:lastRenderedPageBreak/>
        <w:t>storm</w:t>
      </w:r>
      <w:ins w:id="22" w:author="Marmy" w:date="2011-11-19T21:44:00Z">
        <w:r w:rsidR="00C805AF">
          <w:rPr>
            <w:sz w:val="24"/>
            <w:szCs w:val="24"/>
            <w:lang w:val="en-US"/>
          </w:rPr>
          <w:t xml:space="preserve"> date?</w:t>
        </w:r>
      </w:ins>
      <w:r w:rsidR="007909AF">
        <w:rPr>
          <w:sz w:val="24"/>
          <w:szCs w:val="24"/>
          <w:lang w:val="en-US"/>
        </w:rPr>
        <w:t>, a series of destructive hurricanes, an Alaskan earthquake</w:t>
      </w:r>
      <w:ins w:id="23" w:author="Marmy" w:date="2011-11-19T21:44:00Z">
        <w:r w:rsidR="00C805AF">
          <w:rPr>
            <w:sz w:val="24"/>
            <w:szCs w:val="24"/>
            <w:lang w:val="en-US"/>
          </w:rPr>
          <w:t xml:space="preserve"> date?</w:t>
        </w:r>
      </w:ins>
      <w:r w:rsidR="007909AF">
        <w:rPr>
          <w:sz w:val="24"/>
          <w:szCs w:val="24"/>
          <w:lang w:val="en-US"/>
        </w:rPr>
        <w:t>, and a tsunami in California</w:t>
      </w:r>
      <w:del w:id="24" w:author="Marmy" w:date="2011-11-19T21:45:00Z">
        <w:r w:rsidR="007909AF" w:rsidDel="00C805AF">
          <w:rPr>
            <w:sz w:val="24"/>
            <w:szCs w:val="24"/>
            <w:lang w:val="en-US"/>
          </w:rPr>
          <w:delText xml:space="preserve"> (Haddow, Bullock, &amp; Coppola, 2008)</w:delText>
        </w:r>
      </w:del>
      <w:r w:rsidR="007909AF">
        <w:rPr>
          <w:sz w:val="24"/>
          <w:szCs w:val="24"/>
          <w:lang w:val="en-US"/>
        </w:rPr>
        <w:t>, the Kennedy Administration decided it was time to take action</w:t>
      </w:r>
      <w:ins w:id="25" w:author="Marmy" w:date="2011-11-19T21:45:00Z">
        <w:r w:rsidR="00C805AF">
          <w:rPr>
            <w:sz w:val="24"/>
            <w:szCs w:val="24"/>
            <w:lang w:val="en-US"/>
          </w:rPr>
          <w:t>(</w:t>
        </w:r>
        <w:proofErr w:type="spellStart"/>
        <w:r w:rsidR="00C805AF">
          <w:rPr>
            <w:sz w:val="24"/>
            <w:szCs w:val="24"/>
            <w:lang w:val="en-US"/>
          </w:rPr>
          <w:t>Haddow</w:t>
        </w:r>
      </w:ins>
      <w:proofErr w:type="spellEnd"/>
      <w:ins w:id="26" w:author="Marmy" w:date="2011-11-19T21:53:00Z">
        <w:r w:rsidR="000E332A">
          <w:rPr>
            <w:sz w:val="24"/>
            <w:szCs w:val="24"/>
            <w:lang w:val="en-US"/>
          </w:rPr>
          <w:t xml:space="preserve"> et al.</w:t>
        </w:r>
      </w:ins>
      <w:ins w:id="27" w:author="Marmy" w:date="2011-11-19T21:45:00Z">
        <w:r w:rsidR="00C805AF">
          <w:rPr>
            <w:sz w:val="24"/>
            <w:szCs w:val="24"/>
            <w:lang w:val="en-US"/>
          </w:rPr>
          <w:t>, 2008)</w:t>
        </w:r>
      </w:ins>
      <w:r w:rsidR="007909AF">
        <w:rPr>
          <w:sz w:val="24"/>
          <w:szCs w:val="24"/>
          <w:lang w:val="en-US"/>
        </w:rPr>
        <w:t xml:space="preserve"> </w:t>
      </w:r>
      <w:del w:id="28" w:author="Marmy" w:date="2011-11-19T21:45:00Z">
        <w:r w:rsidR="007909AF" w:rsidDel="00C805AF">
          <w:rPr>
            <w:sz w:val="24"/>
            <w:szCs w:val="24"/>
            <w:lang w:val="en-US"/>
          </w:rPr>
          <w:delText xml:space="preserve">and </w:delText>
        </w:r>
        <w:r w:rsidR="00364682" w:rsidRPr="00364682">
          <w:rPr>
            <w:sz w:val="24"/>
            <w:szCs w:val="24"/>
            <w:lang w:val="en-US"/>
            <w:rPrChange w:id="29" w:author="Marmy" w:date="2011-11-19T21:45:00Z">
              <w:rPr>
                <w:lang w:val="en-US"/>
              </w:rPr>
            </w:rPrChange>
          </w:rPr>
          <w:delText>c</w:delText>
        </w:r>
      </w:del>
      <w:ins w:id="30" w:author="Marmy" w:date="2011-11-19T21:45:00Z">
        <w:r w:rsidR="00364682" w:rsidRPr="00364682">
          <w:rPr>
            <w:sz w:val="24"/>
            <w:szCs w:val="24"/>
            <w:lang w:val="en-US"/>
            <w:rPrChange w:id="31" w:author="Marmy" w:date="2011-11-19T21:45:00Z">
              <w:rPr>
                <w:lang w:val="en-US"/>
              </w:rPr>
            </w:rPrChange>
          </w:rPr>
          <w:t>It created</w:t>
        </w:r>
      </w:ins>
      <w:del w:id="32" w:author="Marmy" w:date="2011-11-19T21:45:00Z">
        <w:r w:rsidR="00364682" w:rsidRPr="00364682">
          <w:rPr>
            <w:sz w:val="24"/>
            <w:szCs w:val="24"/>
            <w:lang w:val="en-US"/>
            <w:rPrChange w:id="33" w:author="Marmy" w:date="2011-11-19T21:45:00Z">
              <w:rPr>
                <w:lang w:val="en-US"/>
              </w:rPr>
            </w:rPrChange>
          </w:rPr>
          <w:delText>reated</w:delText>
        </w:r>
      </w:del>
      <w:r w:rsidR="00364682" w:rsidRPr="00364682">
        <w:rPr>
          <w:sz w:val="24"/>
          <w:szCs w:val="24"/>
          <w:lang w:val="en-US"/>
          <w:rPrChange w:id="34" w:author="Marmy" w:date="2011-11-19T21:45:00Z">
            <w:rPr>
              <w:lang w:val="en-US"/>
            </w:rPr>
          </w:rPrChange>
        </w:rPr>
        <w:t xml:space="preserve"> the Office of Emergency Preparedness</w:t>
      </w:r>
      <w:ins w:id="35" w:author="Marmy" w:date="2011-11-19T21:45:00Z">
        <w:r w:rsidR="00C805AF">
          <w:rPr>
            <w:sz w:val="24"/>
            <w:szCs w:val="24"/>
            <w:lang w:val="en-US"/>
          </w:rPr>
          <w:t xml:space="preserve"> (OEP)</w:t>
        </w:r>
      </w:ins>
      <w:r w:rsidR="00364682" w:rsidRPr="00364682">
        <w:rPr>
          <w:sz w:val="24"/>
          <w:szCs w:val="24"/>
          <w:lang w:val="en-US"/>
          <w:rPrChange w:id="36" w:author="Marmy" w:date="2011-11-19T21:45:00Z">
            <w:rPr>
              <w:lang w:val="en-US"/>
            </w:rPr>
          </w:rPrChange>
        </w:rPr>
        <w:t xml:space="preserve">, an </w:t>
      </w:r>
      <w:del w:id="37" w:author="Marmy" w:date="2011-11-19T21:46:00Z">
        <w:r w:rsidR="00364682" w:rsidRPr="00364682">
          <w:rPr>
            <w:sz w:val="24"/>
            <w:szCs w:val="24"/>
            <w:lang w:val="en-US"/>
            <w:rPrChange w:id="38" w:author="Marmy" w:date="2011-11-19T21:45:00Z">
              <w:rPr>
                <w:lang w:val="en-US"/>
              </w:rPr>
            </w:rPrChange>
          </w:rPr>
          <w:delText>administration</w:delText>
        </w:r>
      </w:del>
      <w:ins w:id="39" w:author="Marmy" w:date="2011-11-19T21:46:00Z">
        <w:r w:rsidR="00C805AF">
          <w:rPr>
            <w:sz w:val="24"/>
            <w:szCs w:val="24"/>
            <w:lang w:val="en-US"/>
          </w:rPr>
          <w:t>agency</w:t>
        </w:r>
      </w:ins>
      <w:ins w:id="40" w:author="Marmy" w:date="2011-11-19T21:53:00Z">
        <w:r w:rsidR="000E332A">
          <w:rPr>
            <w:sz w:val="24"/>
            <w:szCs w:val="24"/>
            <w:lang w:val="en-US"/>
          </w:rPr>
          <w:t xml:space="preserve"> </w:t>
        </w:r>
      </w:ins>
      <w:del w:id="41" w:author="Marmy" w:date="2011-11-19T21:46:00Z">
        <w:r w:rsidR="00364682" w:rsidRPr="00364682">
          <w:rPr>
            <w:sz w:val="24"/>
            <w:szCs w:val="24"/>
            <w:lang w:val="en-US"/>
            <w:rPrChange w:id="42" w:author="Marmy" w:date="2011-11-19T21:45:00Z">
              <w:rPr>
                <w:lang w:val="en-US"/>
              </w:rPr>
            </w:rPrChange>
          </w:rPr>
          <w:delText xml:space="preserve"> </w:delText>
        </w:r>
      </w:del>
      <w:r w:rsidR="00364682" w:rsidRPr="00364682">
        <w:rPr>
          <w:sz w:val="24"/>
          <w:szCs w:val="24"/>
          <w:lang w:val="en-US"/>
          <w:rPrChange w:id="43" w:author="Marmy" w:date="2011-11-19T21:45:00Z">
            <w:rPr>
              <w:lang w:val="en-US"/>
            </w:rPr>
          </w:rPrChange>
        </w:rPr>
        <w:t>focused on dealing with natural disasters (</w:t>
      </w:r>
      <w:del w:id="44" w:author="Marmy" w:date="2011-11-19T21:46:00Z">
        <w:r w:rsidR="00364682" w:rsidRPr="00364682">
          <w:rPr>
            <w:sz w:val="24"/>
            <w:szCs w:val="24"/>
            <w:lang w:val="en-US"/>
            <w:rPrChange w:id="45" w:author="Marmy" w:date="2011-11-19T21:45:00Z">
              <w:rPr>
                <w:lang w:val="en-US"/>
              </w:rPr>
            </w:rPrChange>
          </w:rPr>
          <w:delText>A Selective History of Emergency Management</w:delText>
        </w:r>
      </w:del>
      <w:ins w:id="46" w:author="Marmy" w:date="2011-11-19T21:46:00Z">
        <w:r w:rsidR="00C805AF">
          <w:rPr>
            <w:sz w:val="24"/>
            <w:szCs w:val="24"/>
            <w:lang w:val="en-US"/>
          </w:rPr>
          <w:t>NEMA</w:t>
        </w:r>
      </w:ins>
      <w:r w:rsidR="00364682" w:rsidRPr="00364682">
        <w:rPr>
          <w:sz w:val="24"/>
          <w:szCs w:val="24"/>
          <w:lang w:val="en-US"/>
          <w:rPrChange w:id="47" w:author="Marmy" w:date="2011-11-19T21:45:00Z">
            <w:rPr>
              <w:lang w:val="en-US"/>
            </w:rPr>
          </w:rPrChange>
        </w:rPr>
        <w:t>, 200</w:t>
      </w:r>
      <w:ins w:id="48" w:author="Marmy" w:date="2011-11-19T21:48:00Z">
        <w:r w:rsidR="000E332A">
          <w:rPr>
            <w:sz w:val="24"/>
            <w:szCs w:val="24"/>
            <w:lang w:val="en-US"/>
          </w:rPr>
          <w:t>8</w:t>
        </w:r>
      </w:ins>
      <w:del w:id="49" w:author="Marmy" w:date="2011-11-19T21:48:00Z">
        <w:r w:rsidR="00364682" w:rsidRPr="00364682">
          <w:rPr>
            <w:sz w:val="24"/>
            <w:szCs w:val="24"/>
            <w:lang w:val="en-US"/>
            <w:rPrChange w:id="50" w:author="Marmy" w:date="2011-11-19T21:45:00Z">
              <w:rPr>
                <w:lang w:val="en-US"/>
              </w:rPr>
            </w:rPrChange>
          </w:rPr>
          <w:delText>7</w:delText>
        </w:r>
      </w:del>
      <w:r w:rsidR="00364682" w:rsidRPr="00364682">
        <w:rPr>
          <w:sz w:val="24"/>
          <w:szCs w:val="24"/>
          <w:highlight w:val="yellow"/>
          <w:lang w:val="en-US"/>
          <w:rPrChange w:id="51" w:author="Marmy" w:date="2011-11-19T21:49:00Z">
            <w:rPr>
              <w:lang w:val="en-US"/>
            </w:rPr>
          </w:rPrChange>
        </w:rPr>
        <w:t>)</w:t>
      </w:r>
      <w:ins w:id="52" w:author="Marmy" w:date="2011-11-19T21:48:00Z">
        <w:r w:rsidR="00364682" w:rsidRPr="00364682">
          <w:rPr>
            <w:sz w:val="24"/>
            <w:szCs w:val="24"/>
            <w:highlight w:val="yellow"/>
            <w:lang w:val="en-US"/>
            <w:rPrChange w:id="53" w:author="Marmy" w:date="2011-11-19T21:49:00Z">
              <w:rPr>
                <w:sz w:val="24"/>
                <w:szCs w:val="24"/>
                <w:lang w:val="en-US"/>
              </w:rPr>
            </w:rPrChange>
          </w:rPr>
          <w:t xml:space="preserve"> this source came from a presentation given at the National Severe Weather Workshop in 2008</w:t>
        </w:r>
      </w:ins>
      <w:r w:rsidR="00364682" w:rsidRPr="00364682">
        <w:rPr>
          <w:sz w:val="24"/>
          <w:szCs w:val="24"/>
          <w:lang w:val="en-US"/>
          <w:rPrChange w:id="54" w:author="Marmy" w:date="2011-11-19T21:45:00Z">
            <w:rPr>
              <w:lang w:val="en-US"/>
            </w:rPr>
          </w:rPrChange>
        </w:rPr>
        <w:t>.</w:t>
      </w:r>
      <w:ins w:id="55" w:author="Marmy" w:date="2011-11-19T21:49:00Z">
        <w:r w:rsidR="000E332A">
          <w:rPr>
            <w:sz w:val="24"/>
            <w:szCs w:val="24"/>
            <w:lang w:val="en-US"/>
          </w:rPr>
          <w:t xml:space="preserve"> Use NEMA for the National Emergency Management A</w:t>
        </w:r>
      </w:ins>
      <w:ins w:id="56" w:author="Marmy" w:date="2011-11-19T21:52:00Z">
        <w:r w:rsidR="000E332A">
          <w:rPr>
            <w:sz w:val="24"/>
            <w:szCs w:val="24"/>
            <w:lang w:val="en-US"/>
          </w:rPr>
          <w:t>ssociation</w:t>
        </w:r>
      </w:ins>
      <w:ins w:id="57" w:author="Marmy" w:date="2011-11-19T21:49:00Z">
        <w:r w:rsidR="000E332A">
          <w:rPr>
            <w:sz w:val="24"/>
            <w:szCs w:val="24"/>
            <w:lang w:val="en-US"/>
          </w:rPr>
          <w:t xml:space="preserve"> (NEMA)</w:t>
        </w:r>
      </w:ins>
      <w:r w:rsidR="00364682" w:rsidRPr="00364682">
        <w:rPr>
          <w:sz w:val="24"/>
          <w:szCs w:val="24"/>
          <w:lang w:val="en-US"/>
          <w:rPrChange w:id="58" w:author="Marmy" w:date="2011-11-19T21:45:00Z">
            <w:rPr>
              <w:lang w:val="en-US"/>
            </w:rPr>
          </w:rPrChange>
        </w:rPr>
        <w:t xml:space="preserve"> </w:t>
      </w:r>
      <w:proofErr w:type="gramStart"/>
      <w:r w:rsidR="00364682" w:rsidRPr="00364682">
        <w:rPr>
          <w:sz w:val="24"/>
          <w:szCs w:val="24"/>
          <w:lang w:val="en-US"/>
          <w:rPrChange w:id="59" w:author="Marmy" w:date="2011-11-19T21:45:00Z">
            <w:rPr>
              <w:lang w:val="en-US"/>
            </w:rPr>
          </w:rPrChange>
        </w:rPr>
        <w:t>Also</w:t>
      </w:r>
      <w:proofErr w:type="gramEnd"/>
      <w:r w:rsidR="00364682" w:rsidRPr="00364682">
        <w:rPr>
          <w:sz w:val="24"/>
          <w:szCs w:val="24"/>
          <w:lang w:val="en-US"/>
          <w:rPrChange w:id="60" w:author="Marmy" w:date="2011-11-19T21:45:00Z">
            <w:rPr>
              <w:lang w:val="en-US"/>
            </w:rPr>
          </w:rPrChange>
        </w:rPr>
        <w:t xml:space="preserve"> surfacing in the 1960’s, however, was </w:t>
      </w:r>
      <w:ins w:id="61" w:author="Marmy" w:date="2011-11-19T21:49:00Z">
        <w:r w:rsidR="000E332A">
          <w:rPr>
            <w:sz w:val="24"/>
            <w:szCs w:val="24"/>
            <w:lang w:val="en-US"/>
          </w:rPr>
          <w:t>(</w:t>
        </w:r>
      </w:ins>
      <w:r w:rsidR="00364682" w:rsidRPr="00364682">
        <w:rPr>
          <w:sz w:val="24"/>
          <w:szCs w:val="24"/>
          <w:highlight w:val="yellow"/>
          <w:lang w:val="en-US"/>
          <w:rPrChange w:id="62" w:author="Marmy" w:date="2011-11-19T21:49:00Z">
            <w:rPr>
              <w:lang w:val="en-US"/>
            </w:rPr>
          </w:rPrChange>
        </w:rPr>
        <w:t>GIS</w:t>
      </w:r>
      <w:ins w:id="63" w:author="Marmy" w:date="2011-11-19T21:49:00Z">
        <w:r w:rsidR="000E332A">
          <w:rPr>
            <w:sz w:val="24"/>
            <w:szCs w:val="24"/>
            <w:lang w:val="en-US"/>
          </w:rPr>
          <w:t>)</w:t>
        </w:r>
      </w:ins>
      <w:r w:rsidR="00364682" w:rsidRPr="00364682">
        <w:rPr>
          <w:sz w:val="24"/>
          <w:szCs w:val="24"/>
          <w:lang w:val="en-US"/>
          <w:rPrChange w:id="64" w:author="Marmy" w:date="2011-11-19T21:45:00Z">
            <w:rPr>
              <w:lang w:val="en-US"/>
            </w:rPr>
          </w:rPrChange>
        </w:rPr>
        <w:t xml:space="preserve"> </w:t>
      </w:r>
      <w:ins w:id="65" w:author="Marmy" w:date="2011-11-19T21:49:00Z">
        <w:r w:rsidR="000E332A">
          <w:rPr>
            <w:sz w:val="24"/>
            <w:szCs w:val="24"/>
            <w:lang w:val="en-US"/>
          </w:rPr>
          <w:t xml:space="preserve">spell out first time, then you can use the acronym </w:t>
        </w:r>
      </w:ins>
      <w:r w:rsidR="00364682" w:rsidRPr="00364682">
        <w:rPr>
          <w:sz w:val="24"/>
          <w:szCs w:val="24"/>
          <w:lang w:val="en-US"/>
          <w:rPrChange w:id="66" w:author="Marmy" w:date="2011-11-19T21:45:00Z">
            <w:rPr>
              <w:lang w:val="en-US"/>
            </w:rPr>
          </w:rPrChange>
        </w:rPr>
        <w:t xml:space="preserve">technology. Although GIS were made up of many software programs eventually evolving to serve the purpose of mapping geographic data, the most important program of the early days was </w:t>
      </w:r>
      <w:ins w:id="67" w:author="Marmy" w:date="2011-11-19T21:50:00Z">
        <w:r w:rsidR="000E332A">
          <w:rPr>
            <w:sz w:val="24"/>
            <w:szCs w:val="24"/>
            <w:lang w:val="en-US"/>
          </w:rPr>
          <w:t>spell out first (</w:t>
        </w:r>
      </w:ins>
      <w:r w:rsidR="00364682" w:rsidRPr="00364682">
        <w:rPr>
          <w:sz w:val="24"/>
          <w:szCs w:val="24"/>
          <w:lang w:val="en-US"/>
          <w:rPrChange w:id="68" w:author="Marmy" w:date="2011-11-19T21:45:00Z">
            <w:rPr>
              <w:lang w:val="en-US"/>
            </w:rPr>
          </w:rPrChange>
        </w:rPr>
        <w:t>SYMAP</w:t>
      </w:r>
      <w:ins w:id="69" w:author="Marmy" w:date="2011-11-19T21:50:00Z">
        <w:r w:rsidR="000E332A">
          <w:rPr>
            <w:sz w:val="24"/>
            <w:szCs w:val="24"/>
            <w:lang w:val="en-US"/>
          </w:rPr>
          <w:t>)</w:t>
        </w:r>
      </w:ins>
      <w:r w:rsidR="00364682" w:rsidRPr="00364682">
        <w:rPr>
          <w:sz w:val="24"/>
          <w:szCs w:val="24"/>
          <w:lang w:val="en-US"/>
          <w:rPrChange w:id="70" w:author="Marmy" w:date="2011-11-19T21:45:00Z">
            <w:rPr>
              <w:lang w:val="en-US"/>
            </w:rPr>
          </w:rPrChange>
        </w:rPr>
        <w:t>, created in 1966 at the Harvard Graduate School of Design (Mark</w:t>
      </w:r>
      <w:del w:id="71" w:author="Marmy" w:date="2011-11-19T21:50:00Z">
        <w:r w:rsidR="00364682" w:rsidRPr="00364682">
          <w:rPr>
            <w:sz w:val="24"/>
            <w:szCs w:val="24"/>
            <w:lang w:val="en-US"/>
            <w:rPrChange w:id="72" w:author="Marmy" w:date="2011-11-19T21:45:00Z">
              <w:rPr>
                <w:lang w:val="en-US"/>
              </w:rPr>
            </w:rPrChange>
          </w:rPr>
          <w:delText>, D. M</w:delText>
        </w:r>
      </w:del>
      <w:r w:rsidR="00364682" w:rsidRPr="00364682">
        <w:rPr>
          <w:sz w:val="24"/>
          <w:szCs w:val="24"/>
          <w:lang w:val="en-US"/>
          <w:rPrChange w:id="73" w:author="Marmy" w:date="2011-11-19T21:45:00Z">
            <w:rPr>
              <w:lang w:val="en-US"/>
            </w:rPr>
          </w:rPrChange>
        </w:rPr>
        <w:t>., Chrisman,</w:t>
      </w:r>
      <w:del w:id="74" w:author="Marmy" w:date="2011-11-19T21:50:00Z">
        <w:r w:rsidR="00364682" w:rsidRPr="00364682">
          <w:rPr>
            <w:sz w:val="24"/>
            <w:szCs w:val="24"/>
            <w:lang w:val="en-US"/>
            <w:rPrChange w:id="75" w:author="Marmy" w:date="2011-11-19T21:45:00Z">
              <w:rPr>
                <w:lang w:val="en-US"/>
              </w:rPr>
            </w:rPrChange>
          </w:rPr>
          <w:delText xml:space="preserve"> N</w:delText>
        </w:r>
      </w:del>
      <w:r w:rsidR="00364682" w:rsidRPr="00364682">
        <w:rPr>
          <w:sz w:val="24"/>
          <w:szCs w:val="24"/>
          <w:lang w:val="en-US"/>
          <w:rPrChange w:id="76" w:author="Marmy" w:date="2011-11-19T21:45:00Z">
            <w:rPr>
              <w:lang w:val="en-US"/>
            </w:rPr>
          </w:rPrChange>
        </w:rPr>
        <w:t xml:space="preserve">., Frank, </w:t>
      </w:r>
      <w:del w:id="77" w:author="Marmy" w:date="2011-11-19T21:50:00Z">
        <w:r w:rsidR="00364682" w:rsidRPr="00364682">
          <w:rPr>
            <w:sz w:val="24"/>
            <w:szCs w:val="24"/>
            <w:lang w:val="en-US"/>
            <w:rPrChange w:id="78" w:author="Marmy" w:date="2011-11-19T21:45:00Z">
              <w:rPr>
                <w:lang w:val="en-US"/>
              </w:rPr>
            </w:rPrChange>
          </w:rPr>
          <w:delText>A.U.</w:delText>
        </w:r>
      </w:del>
      <w:r w:rsidR="00364682" w:rsidRPr="00364682">
        <w:rPr>
          <w:sz w:val="24"/>
          <w:szCs w:val="24"/>
          <w:lang w:val="en-US"/>
          <w:rPrChange w:id="79" w:author="Marmy" w:date="2011-11-19T21:45:00Z">
            <w:rPr>
              <w:lang w:val="en-US"/>
            </w:rPr>
          </w:rPrChange>
        </w:rPr>
        <w:t xml:space="preserve">, </w:t>
      </w:r>
      <w:proofErr w:type="spellStart"/>
      <w:r w:rsidR="00364682" w:rsidRPr="00364682">
        <w:rPr>
          <w:sz w:val="24"/>
          <w:szCs w:val="24"/>
          <w:lang w:val="en-US"/>
          <w:rPrChange w:id="80" w:author="Marmy" w:date="2011-11-19T21:45:00Z">
            <w:rPr>
              <w:lang w:val="en-US"/>
            </w:rPr>
          </w:rPrChange>
        </w:rPr>
        <w:t>McHaffie</w:t>
      </w:r>
      <w:proofErr w:type="spellEnd"/>
      <w:r w:rsidR="00364682" w:rsidRPr="00364682">
        <w:rPr>
          <w:sz w:val="24"/>
          <w:szCs w:val="24"/>
          <w:lang w:val="en-US"/>
          <w:rPrChange w:id="81" w:author="Marmy" w:date="2011-11-19T21:45:00Z">
            <w:rPr>
              <w:lang w:val="en-US"/>
            </w:rPr>
          </w:rPrChange>
        </w:rPr>
        <w:t>,</w:t>
      </w:r>
      <w:del w:id="82" w:author="Marmy" w:date="2011-11-19T21:50:00Z">
        <w:r w:rsidR="00364682" w:rsidRPr="00364682">
          <w:rPr>
            <w:sz w:val="24"/>
            <w:szCs w:val="24"/>
            <w:lang w:val="en-US"/>
            <w:rPrChange w:id="83" w:author="Marmy" w:date="2011-11-19T21:45:00Z">
              <w:rPr>
                <w:lang w:val="en-US"/>
              </w:rPr>
            </w:rPrChange>
          </w:rPr>
          <w:delText xml:space="preserve"> P.H.</w:delText>
        </w:r>
      </w:del>
      <w:r w:rsidR="00364682" w:rsidRPr="00364682">
        <w:rPr>
          <w:sz w:val="24"/>
          <w:szCs w:val="24"/>
          <w:lang w:val="en-US"/>
          <w:rPrChange w:id="84" w:author="Marmy" w:date="2011-11-19T21:45:00Z">
            <w:rPr>
              <w:lang w:val="en-US"/>
            </w:rPr>
          </w:rPrChange>
        </w:rPr>
        <w:t xml:space="preserve">, &amp; Pickles, </w:t>
      </w:r>
      <w:del w:id="85" w:author="Marmy" w:date="2011-11-19T21:50:00Z">
        <w:r w:rsidR="00364682" w:rsidRPr="00364682">
          <w:rPr>
            <w:sz w:val="24"/>
            <w:szCs w:val="24"/>
            <w:lang w:val="en-US"/>
            <w:rPrChange w:id="86" w:author="Marmy" w:date="2011-11-19T21:45:00Z">
              <w:rPr>
                <w:lang w:val="en-US"/>
              </w:rPr>
            </w:rPrChange>
          </w:rPr>
          <w:delText>J.</w:delText>
        </w:r>
      </w:del>
      <w:r w:rsidR="00364682" w:rsidRPr="00364682">
        <w:rPr>
          <w:sz w:val="24"/>
          <w:szCs w:val="24"/>
          <w:lang w:val="en-US"/>
          <w:rPrChange w:id="87" w:author="Marmy" w:date="2011-11-19T21:45:00Z">
            <w:rPr>
              <w:lang w:val="en-US"/>
            </w:rPr>
          </w:rPrChange>
        </w:rPr>
        <w:t>, 1997). GIS software was originally on</w:t>
      </w:r>
      <w:ins w:id="88" w:author="Marmy" w:date="2011-11-19T21:50:00Z">
        <w:r w:rsidR="000E332A">
          <w:rPr>
            <w:sz w:val="24"/>
            <w:szCs w:val="24"/>
            <w:lang w:val="en-US"/>
          </w:rPr>
          <w:t>c</w:t>
        </w:r>
      </w:ins>
      <w:r w:rsidR="00364682" w:rsidRPr="00364682">
        <w:rPr>
          <w:sz w:val="24"/>
          <w:szCs w:val="24"/>
          <w:lang w:val="en-US"/>
          <w:rPrChange w:id="89" w:author="Marmy" w:date="2011-11-19T21:45:00Z">
            <w:rPr>
              <w:lang w:val="en-US"/>
            </w:rPr>
          </w:rPrChange>
        </w:rPr>
        <w:t>e meant to be used on a specific computer, a university or government one, but as computers became cheaper, powerful, and more common, GIS software became more available to various companies and community agencies (</w:t>
      </w:r>
      <w:proofErr w:type="gramStart"/>
      <w:r w:rsidR="00364682" w:rsidRPr="00364682">
        <w:rPr>
          <w:sz w:val="24"/>
          <w:szCs w:val="24"/>
          <w:lang w:val="en-US"/>
          <w:rPrChange w:id="90" w:author="Marmy" w:date="2011-11-19T21:45:00Z">
            <w:rPr>
              <w:lang w:val="en-US"/>
            </w:rPr>
          </w:rPrChange>
        </w:rPr>
        <w:t>Harris,</w:t>
      </w:r>
      <w:del w:id="91" w:author="Marmy" w:date="2011-11-19T21:51:00Z">
        <w:r w:rsidR="00364682" w:rsidRPr="00364682">
          <w:rPr>
            <w:sz w:val="24"/>
            <w:szCs w:val="24"/>
            <w:lang w:val="en-US"/>
            <w:rPrChange w:id="92" w:author="Marmy" w:date="2011-11-19T21:45:00Z">
              <w:rPr>
                <w:lang w:val="en-US"/>
              </w:rPr>
            </w:rPrChange>
          </w:rPr>
          <w:delText xml:space="preserve"> T. M</w:delText>
        </w:r>
      </w:del>
      <w:r w:rsidR="00364682" w:rsidRPr="00364682">
        <w:rPr>
          <w:sz w:val="24"/>
          <w:szCs w:val="24"/>
          <w:lang w:val="en-US"/>
          <w:rPrChange w:id="93" w:author="Marmy" w:date="2011-11-19T21:45:00Z">
            <w:rPr>
              <w:lang w:val="en-US"/>
            </w:rPr>
          </w:rPrChange>
        </w:rPr>
        <w:t>.</w:t>
      </w:r>
      <w:proofErr w:type="gramEnd"/>
      <w:r w:rsidR="00364682" w:rsidRPr="00364682">
        <w:rPr>
          <w:sz w:val="24"/>
          <w:szCs w:val="24"/>
          <w:lang w:val="en-US"/>
          <w:rPrChange w:id="94" w:author="Marmy" w:date="2011-11-19T21:45:00Z">
            <w:rPr>
              <w:lang w:val="en-US"/>
            </w:rPr>
          </w:rPrChange>
        </w:rPr>
        <w:t xml:space="preserve"> </w:t>
      </w:r>
      <w:proofErr w:type="gramStart"/>
      <w:r w:rsidR="00364682" w:rsidRPr="00364682">
        <w:rPr>
          <w:sz w:val="24"/>
          <w:szCs w:val="24"/>
          <w:lang w:val="en-US"/>
          <w:rPrChange w:id="95" w:author="Marmy" w:date="2011-11-19T21:45:00Z">
            <w:rPr>
              <w:lang w:val="en-US"/>
            </w:rPr>
          </w:rPrChange>
        </w:rPr>
        <w:t xml:space="preserve">&amp; </w:t>
      </w:r>
      <w:proofErr w:type="spellStart"/>
      <w:r w:rsidR="00364682" w:rsidRPr="00364682">
        <w:rPr>
          <w:sz w:val="24"/>
          <w:szCs w:val="24"/>
          <w:lang w:val="en-US"/>
          <w:rPrChange w:id="96" w:author="Marmy" w:date="2011-11-19T21:45:00Z">
            <w:rPr>
              <w:lang w:val="en-US"/>
            </w:rPr>
          </w:rPrChange>
        </w:rPr>
        <w:t>Elmes</w:t>
      </w:r>
      <w:proofErr w:type="spellEnd"/>
      <w:r w:rsidR="00364682" w:rsidRPr="00364682">
        <w:rPr>
          <w:sz w:val="24"/>
          <w:szCs w:val="24"/>
          <w:lang w:val="en-US"/>
          <w:rPrChange w:id="97" w:author="Marmy" w:date="2011-11-19T21:45:00Z">
            <w:rPr>
              <w:lang w:val="en-US"/>
            </w:rPr>
          </w:rPrChange>
        </w:rPr>
        <w:t xml:space="preserve">, </w:t>
      </w:r>
      <w:del w:id="98" w:author="Marmy" w:date="2011-11-19T21:51:00Z">
        <w:r w:rsidR="00364682" w:rsidRPr="00364682">
          <w:rPr>
            <w:sz w:val="24"/>
            <w:szCs w:val="24"/>
            <w:lang w:val="en-US"/>
            <w:rPrChange w:id="99" w:author="Marmy" w:date="2011-11-19T21:45:00Z">
              <w:rPr>
                <w:lang w:val="en-US"/>
              </w:rPr>
            </w:rPrChange>
          </w:rPr>
          <w:delText xml:space="preserve">G. A., </w:delText>
        </w:r>
      </w:del>
      <w:r w:rsidR="00364682" w:rsidRPr="00364682">
        <w:rPr>
          <w:sz w:val="24"/>
          <w:szCs w:val="24"/>
          <w:lang w:val="en-US"/>
          <w:rPrChange w:id="100" w:author="Marmy" w:date="2011-11-19T21:45:00Z">
            <w:rPr>
              <w:lang w:val="en-US"/>
            </w:rPr>
          </w:rPrChange>
        </w:rPr>
        <w:t>1993).</w:t>
      </w:r>
      <w:proofErr w:type="gramEnd"/>
      <w:r w:rsidR="00364682" w:rsidRPr="00364682">
        <w:rPr>
          <w:sz w:val="24"/>
          <w:szCs w:val="24"/>
          <w:lang w:val="en-US"/>
          <w:rPrChange w:id="101" w:author="Marmy" w:date="2011-11-19T21:45:00Z">
            <w:rPr>
              <w:lang w:val="en-US"/>
            </w:rPr>
          </w:rPrChange>
        </w:rPr>
        <w:t xml:space="preserve"> Today, the Federal Emergency Management Agency (FEMA), established by President Carter in 1978</w:t>
      </w:r>
      <w:del w:id="102" w:author="Marmy" w:date="2011-11-19T21:52:00Z">
        <w:r w:rsidR="00364682" w:rsidRPr="00364682">
          <w:rPr>
            <w:sz w:val="24"/>
            <w:szCs w:val="24"/>
            <w:lang w:val="en-US"/>
            <w:rPrChange w:id="103" w:author="Marmy" w:date="2011-11-19T21:45:00Z">
              <w:rPr>
                <w:lang w:val="en-US"/>
              </w:rPr>
            </w:rPrChange>
          </w:rPr>
          <w:delText xml:space="preserve"> (Haddow, Bullock, &amp; Coppola</w:delText>
        </w:r>
      </w:del>
      <w:r w:rsidR="00364682" w:rsidRPr="00364682">
        <w:rPr>
          <w:sz w:val="24"/>
          <w:szCs w:val="24"/>
          <w:lang w:val="en-US"/>
          <w:rPrChange w:id="104" w:author="Marmy" w:date="2011-11-19T21:45:00Z">
            <w:rPr>
              <w:lang w:val="en-US"/>
            </w:rPr>
          </w:rPrChange>
        </w:rPr>
        <w:t>), uses GIS regularly to help aid disaster response and to map geographically referenced data</w:t>
      </w:r>
      <w:ins w:id="105" w:author="Marmy" w:date="2011-11-19T21:52:00Z">
        <w:r w:rsidR="000E332A">
          <w:rPr>
            <w:sz w:val="24"/>
            <w:szCs w:val="24"/>
            <w:lang w:val="en-US"/>
          </w:rPr>
          <w:t xml:space="preserve"> </w:t>
        </w:r>
        <w:r w:rsidR="000E332A" w:rsidRPr="00C805AF">
          <w:rPr>
            <w:sz w:val="24"/>
            <w:szCs w:val="24"/>
            <w:lang w:val="en-US"/>
          </w:rPr>
          <w:t>(</w:t>
        </w:r>
        <w:proofErr w:type="spellStart"/>
        <w:r w:rsidR="000E332A" w:rsidRPr="00C805AF">
          <w:rPr>
            <w:sz w:val="24"/>
            <w:szCs w:val="24"/>
            <w:lang w:val="en-US"/>
          </w:rPr>
          <w:t>Haddow</w:t>
        </w:r>
        <w:proofErr w:type="spellEnd"/>
        <w:r w:rsidR="000E332A" w:rsidRPr="00C805AF">
          <w:rPr>
            <w:sz w:val="24"/>
            <w:szCs w:val="24"/>
            <w:lang w:val="en-US"/>
          </w:rPr>
          <w:t xml:space="preserve">, </w:t>
        </w:r>
        <w:r w:rsidR="000E332A">
          <w:rPr>
            <w:sz w:val="24"/>
            <w:szCs w:val="24"/>
            <w:lang w:val="en-US"/>
          </w:rPr>
          <w:t xml:space="preserve">et al., 2008) </w:t>
        </w:r>
      </w:ins>
      <w:del w:id="106" w:author="Marmy" w:date="2011-11-19T21:52:00Z">
        <w:r w:rsidR="00364682" w:rsidRPr="00364682">
          <w:rPr>
            <w:sz w:val="24"/>
            <w:szCs w:val="24"/>
            <w:lang w:val="en-US"/>
            <w:rPrChange w:id="107" w:author="Marmy" w:date="2011-11-19T21:45:00Z">
              <w:rPr>
                <w:lang w:val="en-US"/>
              </w:rPr>
            </w:rPrChange>
          </w:rPr>
          <w:delText>.</w:delText>
        </w:r>
      </w:del>
      <w:r w:rsidR="00364682" w:rsidRPr="00364682">
        <w:rPr>
          <w:sz w:val="24"/>
          <w:szCs w:val="24"/>
          <w:lang w:val="en-US"/>
          <w:rPrChange w:id="108" w:author="Marmy" w:date="2011-11-19T21:45:00Z">
            <w:rPr>
              <w:lang w:val="en-US"/>
            </w:rPr>
          </w:rPrChange>
        </w:rPr>
        <w:t xml:space="preserve"> During the Hurricane Katrina Catastrophe of 2005, GIS technology was used to map several data, including the path of the storm, flooding overview, power outages, and overall damage (FEMA</w:t>
      </w:r>
      <w:del w:id="109" w:author="Marmy" w:date="2011-11-19T21:54:00Z">
        <w:r w:rsidR="00364682" w:rsidRPr="00364682">
          <w:rPr>
            <w:sz w:val="24"/>
            <w:szCs w:val="24"/>
            <w:lang w:val="en-US"/>
            <w:rPrChange w:id="110" w:author="Marmy" w:date="2011-11-19T21:45:00Z">
              <w:rPr>
                <w:lang w:val="en-US"/>
              </w:rPr>
            </w:rPrChange>
          </w:rPr>
          <w:delText xml:space="preserve"> Mapping and Analysis Center</w:delText>
        </w:r>
      </w:del>
      <w:r w:rsidR="00364682" w:rsidRPr="00364682">
        <w:rPr>
          <w:sz w:val="24"/>
          <w:szCs w:val="24"/>
          <w:lang w:val="en-US"/>
          <w:rPrChange w:id="111" w:author="Marmy" w:date="2011-11-19T21:45:00Z">
            <w:rPr>
              <w:lang w:val="en-US"/>
            </w:rPr>
          </w:rPrChange>
        </w:rPr>
        <w:t xml:space="preserve">, 2010). </w:t>
      </w:r>
    </w:p>
    <w:p w:rsidR="000E332A" w:rsidRDefault="000E332A" w:rsidP="00DA3F9A">
      <w:pPr>
        <w:spacing w:line="480" w:lineRule="auto"/>
        <w:rPr>
          <w:sz w:val="24"/>
          <w:szCs w:val="24"/>
          <w:lang w:val="en-US"/>
        </w:rPr>
      </w:pPr>
      <w:ins w:id="112" w:author="Marmy" w:date="2011-11-19T21:54:00Z">
        <w:r>
          <w:rPr>
            <w:sz w:val="24"/>
            <w:szCs w:val="24"/>
            <w:lang w:val="en-US"/>
          </w:rPr>
          <w:t xml:space="preserve">Okay Emily, I think you’re somewhat on the right track here, but I’m a bit concerned where you retrieved your information and want to make sure you’re paraphrasing and not copying </w:t>
        </w:r>
        <w:r>
          <w:rPr>
            <w:sz w:val="24"/>
            <w:szCs w:val="24"/>
            <w:lang w:val="en-US"/>
          </w:rPr>
          <w:lastRenderedPageBreak/>
          <w:t>and pasting.  You need to include your reference citations - be specific and if you are having problems citing, ask me for help.</w:t>
        </w:r>
      </w:ins>
    </w:p>
    <w:p w:rsidR="00817C7A" w:rsidRPr="00701B5B" w:rsidRDefault="00817C7A" w:rsidP="00701B5B">
      <w:pPr>
        <w:spacing w:line="480" w:lineRule="auto"/>
        <w:ind w:left="720" w:hanging="720"/>
        <w:rPr>
          <w:sz w:val="24"/>
          <w:szCs w:val="24"/>
          <w:lang w:val="en-US"/>
          <w:rPrChange w:id="113" w:author="Marmy" w:date="2011-11-19T21:45:00Z">
            <w:rPr>
              <w:lang w:val="en-US"/>
            </w:rPr>
          </w:rPrChange>
        </w:rPr>
      </w:pPr>
      <w:proofErr w:type="gramStart"/>
      <w:r>
        <w:rPr>
          <w:sz w:val="24"/>
          <w:szCs w:val="24"/>
          <w:lang w:val="en-US"/>
        </w:rPr>
        <w:t>National Emergency Management Association (NEMA).</w:t>
      </w:r>
      <w:proofErr w:type="gramEnd"/>
      <w:r>
        <w:rPr>
          <w:sz w:val="24"/>
          <w:szCs w:val="24"/>
          <w:lang w:val="en-US"/>
        </w:rPr>
        <w:t xml:space="preserve"> (2008</w:t>
      </w:r>
      <w:r w:rsidR="00701B5B">
        <w:rPr>
          <w:sz w:val="24"/>
          <w:szCs w:val="24"/>
          <w:lang w:val="en-US"/>
        </w:rPr>
        <w:t xml:space="preserve">). </w:t>
      </w:r>
      <w:r w:rsidR="00701B5B" w:rsidRPr="00701B5B">
        <w:rPr>
          <w:bCs/>
          <w:sz w:val="24"/>
          <w:szCs w:val="24"/>
          <w:lang w:val="en-US"/>
        </w:rPr>
        <w:t xml:space="preserve">A </w:t>
      </w:r>
      <w:r w:rsidR="00701B5B">
        <w:rPr>
          <w:bCs/>
          <w:sz w:val="24"/>
          <w:szCs w:val="24"/>
          <w:lang w:val="en-US"/>
        </w:rPr>
        <w:t>s</w:t>
      </w:r>
      <w:r w:rsidR="00701B5B" w:rsidRPr="00701B5B">
        <w:rPr>
          <w:bCs/>
          <w:sz w:val="24"/>
          <w:szCs w:val="24"/>
          <w:lang w:val="en-US"/>
        </w:rPr>
        <w:t xml:space="preserve">elective </w:t>
      </w:r>
      <w:r w:rsidR="00701B5B">
        <w:rPr>
          <w:bCs/>
          <w:sz w:val="24"/>
          <w:szCs w:val="24"/>
          <w:lang w:val="en-US"/>
        </w:rPr>
        <w:t>h</w:t>
      </w:r>
      <w:r w:rsidR="00701B5B" w:rsidRPr="00701B5B">
        <w:rPr>
          <w:bCs/>
          <w:sz w:val="24"/>
          <w:szCs w:val="24"/>
          <w:lang w:val="en-US"/>
        </w:rPr>
        <w:t>istory of</w:t>
      </w:r>
      <w:r w:rsidR="00701B5B">
        <w:rPr>
          <w:bCs/>
          <w:sz w:val="24"/>
          <w:szCs w:val="24"/>
          <w:lang w:val="en-US"/>
        </w:rPr>
        <w:t xml:space="preserve"> </w:t>
      </w:r>
      <w:proofErr w:type="gramStart"/>
      <w:r w:rsidR="00701B5B">
        <w:rPr>
          <w:bCs/>
          <w:sz w:val="24"/>
          <w:szCs w:val="24"/>
          <w:lang w:val="en-US"/>
        </w:rPr>
        <w:t>e</w:t>
      </w:r>
      <w:r w:rsidR="00701B5B" w:rsidRPr="00701B5B">
        <w:rPr>
          <w:bCs/>
          <w:sz w:val="24"/>
          <w:szCs w:val="24"/>
          <w:lang w:val="en-US"/>
        </w:rPr>
        <w:t xml:space="preserve">mergency </w:t>
      </w:r>
      <w:r w:rsidR="00701B5B">
        <w:rPr>
          <w:bCs/>
          <w:sz w:val="24"/>
          <w:szCs w:val="24"/>
          <w:lang w:val="en-US"/>
        </w:rPr>
        <w:t xml:space="preserve"> m</w:t>
      </w:r>
      <w:r w:rsidR="00701B5B" w:rsidRPr="00701B5B">
        <w:rPr>
          <w:bCs/>
          <w:sz w:val="24"/>
          <w:szCs w:val="24"/>
          <w:lang w:val="en-US"/>
        </w:rPr>
        <w:t>anagement</w:t>
      </w:r>
      <w:proofErr w:type="gramEnd"/>
      <w:r w:rsidR="00701B5B">
        <w:rPr>
          <w:bCs/>
          <w:sz w:val="24"/>
          <w:szCs w:val="24"/>
          <w:lang w:val="en-US"/>
        </w:rPr>
        <w:t xml:space="preserve"> (online PowerPoint presentation). Retrieved from </w:t>
      </w:r>
      <w:r w:rsidR="00701B5B" w:rsidRPr="00701B5B">
        <w:rPr>
          <w:bCs/>
          <w:sz w:val="24"/>
          <w:szCs w:val="24"/>
          <w:lang w:val="en-US"/>
        </w:rPr>
        <w:t>http://www.norman.noaa.gov/NSWW2008/Ashwood.pdf</w:t>
      </w:r>
    </w:p>
    <w:sectPr w:rsidR="00817C7A" w:rsidRPr="00701B5B" w:rsidSect="00F809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revisionView w:comments="0" w:formatting="0"/>
  <w:defaultTabStop w:val="720"/>
  <w:characterSpacingControl w:val="doNotCompress"/>
  <w:compat/>
  <w:rsids>
    <w:rsidRoot w:val="00DA3F9A"/>
    <w:rsid w:val="000E332A"/>
    <w:rsid w:val="002523CB"/>
    <w:rsid w:val="002F0434"/>
    <w:rsid w:val="0036268D"/>
    <w:rsid w:val="00364682"/>
    <w:rsid w:val="003F1EC5"/>
    <w:rsid w:val="004350B3"/>
    <w:rsid w:val="0062385B"/>
    <w:rsid w:val="006E5F95"/>
    <w:rsid w:val="0070127E"/>
    <w:rsid w:val="00701B5B"/>
    <w:rsid w:val="007120C2"/>
    <w:rsid w:val="007909AF"/>
    <w:rsid w:val="00817C7A"/>
    <w:rsid w:val="00850804"/>
    <w:rsid w:val="009B72C3"/>
    <w:rsid w:val="00AB5ECE"/>
    <w:rsid w:val="00AB601D"/>
    <w:rsid w:val="00BF5F3B"/>
    <w:rsid w:val="00C23AFE"/>
    <w:rsid w:val="00C805AF"/>
    <w:rsid w:val="00C964C1"/>
    <w:rsid w:val="00DA3F9A"/>
    <w:rsid w:val="00DD12AB"/>
    <w:rsid w:val="00E2002C"/>
    <w:rsid w:val="00F0409F"/>
    <w:rsid w:val="00F047A3"/>
    <w:rsid w:val="00F8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9F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C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614</Words>
  <Characters>3503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evaluation</cp:lastModifiedBy>
  <cp:revision>2</cp:revision>
  <dcterms:created xsi:type="dcterms:W3CDTF">2011-11-22T17:48:00Z</dcterms:created>
  <dcterms:modified xsi:type="dcterms:W3CDTF">2011-11-22T17:48:00Z</dcterms:modified>
</cp:coreProperties>
</file>